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02EB" w:rsidRPr="0090381F" w:rsidRDefault="00E202EB" w:rsidP="00E202EB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81F">
        <w:rPr>
          <w:rFonts w:ascii="Times New Roman" w:hAnsi="Times New Roman" w:cs="Times New Roman"/>
          <w:b/>
          <w:sz w:val="24"/>
          <w:szCs w:val="24"/>
        </w:rPr>
        <w:t>KSH-AM együttműködési megállapodás</w:t>
      </w:r>
      <w:r w:rsidR="0090381F" w:rsidRPr="0090381F">
        <w:rPr>
          <w:rFonts w:ascii="Times New Roman" w:hAnsi="Times New Roman" w:cs="Times New Roman"/>
          <w:b/>
          <w:sz w:val="24"/>
          <w:szCs w:val="24"/>
        </w:rPr>
        <w:t xml:space="preserve"> </w:t>
      </w:r>
      <w:ins w:id="0" w:author="Zavagyák Andrea Dr." w:date="2025-10-18T16:28:00Z">
        <w:r w:rsidR="000F719C">
          <w:rPr>
            <w:rFonts w:ascii="Times New Roman" w:hAnsi="Times New Roman" w:cs="Times New Roman"/>
            <w:b/>
            <w:sz w:val="24"/>
            <w:szCs w:val="24"/>
          </w:rPr>
          <w:t>9</w:t>
        </w:r>
      </w:ins>
      <w:bookmarkStart w:id="1" w:name="_GoBack"/>
      <w:bookmarkEnd w:id="1"/>
      <w:del w:id="2" w:author="Zavagyák Andrea Dr." w:date="2025-10-18T16:28:00Z">
        <w:r w:rsidR="0090381F" w:rsidRPr="0090381F" w:rsidDel="000F719C">
          <w:rPr>
            <w:rFonts w:ascii="Times New Roman" w:hAnsi="Times New Roman" w:cs="Times New Roman"/>
            <w:b/>
            <w:sz w:val="24"/>
            <w:szCs w:val="24"/>
          </w:rPr>
          <w:delText>6</w:delText>
        </w:r>
      </w:del>
      <w:r w:rsidR="0090381F" w:rsidRPr="0090381F">
        <w:rPr>
          <w:rFonts w:ascii="Times New Roman" w:hAnsi="Times New Roman" w:cs="Times New Roman"/>
          <w:b/>
          <w:sz w:val="24"/>
          <w:szCs w:val="24"/>
        </w:rPr>
        <w:t xml:space="preserve">. számú </w:t>
      </w:r>
      <w:r w:rsidRPr="0090381F">
        <w:rPr>
          <w:rFonts w:ascii="Times New Roman" w:hAnsi="Times New Roman" w:cs="Times New Roman"/>
          <w:b/>
          <w:sz w:val="24"/>
          <w:szCs w:val="24"/>
        </w:rPr>
        <w:t>melléklete</w:t>
      </w:r>
    </w:p>
    <w:p w:rsidR="00E202EB" w:rsidRPr="0090381F" w:rsidRDefault="00E202EB" w:rsidP="00E202EB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02EB" w:rsidRPr="0090381F" w:rsidRDefault="00E202EB" w:rsidP="00E202EB">
      <w:pPr>
        <w:spacing w:after="12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381F">
        <w:rPr>
          <w:rFonts w:ascii="Times New Roman" w:hAnsi="Times New Roman" w:cs="Times New Roman"/>
          <w:sz w:val="24"/>
          <w:szCs w:val="24"/>
        </w:rPr>
        <w:t>A</w:t>
      </w:r>
      <w:r w:rsidR="004A0F91" w:rsidRPr="0090381F">
        <w:rPr>
          <w:rFonts w:ascii="Times New Roman" w:hAnsi="Times New Roman" w:cs="Times New Roman"/>
          <w:sz w:val="24"/>
          <w:szCs w:val="24"/>
        </w:rPr>
        <w:t xml:space="preserve">z új </w:t>
      </w:r>
      <w:r w:rsidR="00B843C7">
        <w:rPr>
          <w:rFonts w:ascii="Times New Roman" w:hAnsi="Times New Roman" w:cs="Times New Roman"/>
          <w:sz w:val="24"/>
          <w:szCs w:val="24"/>
        </w:rPr>
        <w:t>környezeti s</w:t>
      </w:r>
      <w:r w:rsidR="004A0F91" w:rsidRPr="0090381F">
        <w:rPr>
          <w:rFonts w:ascii="Times New Roman" w:hAnsi="Times New Roman" w:cs="Times New Roman"/>
          <w:sz w:val="24"/>
          <w:szCs w:val="24"/>
        </w:rPr>
        <w:t>zámlamodulok</w:t>
      </w:r>
      <w:r w:rsidR="00315144">
        <w:rPr>
          <w:rFonts w:ascii="Times New Roman" w:hAnsi="Times New Roman" w:cs="Times New Roman"/>
          <w:sz w:val="24"/>
          <w:szCs w:val="24"/>
        </w:rPr>
        <w:t>kal kibővült</w:t>
      </w:r>
      <w:r w:rsidR="004A0F91" w:rsidRPr="0090381F">
        <w:rPr>
          <w:rFonts w:ascii="Times New Roman" w:hAnsi="Times New Roman" w:cs="Times New Roman"/>
          <w:sz w:val="24"/>
          <w:szCs w:val="24"/>
        </w:rPr>
        <w:t xml:space="preserve"> </w:t>
      </w:r>
      <w:r w:rsidRPr="0010430E">
        <w:rPr>
          <w:rFonts w:ascii="Times New Roman" w:hAnsi="Times New Roman" w:cs="Times New Roman"/>
          <w:i/>
          <w:sz w:val="24"/>
          <w:szCs w:val="24"/>
        </w:rPr>
        <w:t>691/2011</w:t>
      </w:r>
      <w:r w:rsidR="008C492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0430E">
        <w:rPr>
          <w:rFonts w:ascii="Times New Roman" w:hAnsi="Times New Roman" w:cs="Times New Roman"/>
          <w:i/>
          <w:sz w:val="24"/>
          <w:szCs w:val="24"/>
        </w:rPr>
        <w:t>EU rendelet</w:t>
      </w:r>
      <w:r w:rsidR="004A0F91" w:rsidRPr="0090381F">
        <w:rPr>
          <w:rFonts w:ascii="Times New Roman" w:hAnsi="Times New Roman" w:cs="Times New Roman"/>
          <w:sz w:val="24"/>
          <w:szCs w:val="24"/>
        </w:rPr>
        <w:t xml:space="preserve"> </w:t>
      </w:r>
      <w:r w:rsidR="00B843C7">
        <w:rPr>
          <w:rFonts w:ascii="Times New Roman" w:hAnsi="Times New Roman" w:cs="Times New Roman"/>
          <w:sz w:val="24"/>
          <w:szCs w:val="24"/>
        </w:rPr>
        <w:t xml:space="preserve">kötelező adatszolgáltatást ír elő </w:t>
      </w:r>
      <w:r w:rsidR="00D46588">
        <w:rPr>
          <w:rFonts w:ascii="Times New Roman" w:hAnsi="Times New Roman" w:cs="Times New Roman"/>
          <w:sz w:val="24"/>
          <w:szCs w:val="24"/>
        </w:rPr>
        <w:t xml:space="preserve">a tagországok számára </w:t>
      </w:r>
      <w:r w:rsidR="00B843C7">
        <w:rPr>
          <w:rFonts w:ascii="Times New Roman" w:hAnsi="Times New Roman" w:cs="Times New Roman"/>
          <w:sz w:val="24"/>
          <w:szCs w:val="24"/>
        </w:rPr>
        <w:t>a</w:t>
      </w:r>
      <w:r w:rsidRPr="0090381F">
        <w:rPr>
          <w:rFonts w:ascii="Times New Roman" w:hAnsi="Times New Roman" w:cs="Times New Roman"/>
          <w:sz w:val="24"/>
          <w:szCs w:val="24"/>
        </w:rPr>
        <w:t>z ökoszisztéma számlák</w:t>
      </w:r>
      <w:r w:rsidR="00D46588">
        <w:rPr>
          <w:rFonts w:ascii="Times New Roman" w:hAnsi="Times New Roman" w:cs="Times New Roman"/>
          <w:sz w:val="24"/>
          <w:szCs w:val="24"/>
        </w:rPr>
        <w:t xml:space="preserve"> (kiterjedés, állapot, szolgáltatások)</w:t>
      </w:r>
      <w:r w:rsidR="0010430E">
        <w:rPr>
          <w:rFonts w:ascii="Times New Roman" w:hAnsi="Times New Roman" w:cs="Times New Roman"/>
          <w:sz w:val="24"/>
          <w:szCs w:val="24"/>
        </w:rPr>
        <w:t xml:space="preserve"> </w:t>
      </w:r>
      <w:r w:rsidRPr="0010430E">
        <w:rPr>
          <w:rFonts w:ascii="Times New Roman" w:hAnsi="Times New Roman" w:cs="Times New Roman"/>
          <w:sz w:val="24"/>
          <w:szCs w:val="24"/>
        </w:rPr>
        <w:t>vona</w:t>
      </w:r>
      <w:r w:rsidR="00B843C7" w:rsidRPr="0010430E">
        <w:rPr>
          <w:rFonts w:ascii="Times New Roman" w:hAnsi="Times New Roman" w:cs="Times New Roman"/>
          <w:sz w:val="24"/>
          <w:szCs w:val="24"/>
        </w:rPr>
        <w:t>tkozásában</w:t>
      </w:r>
      <w:r w:rsidR="00962538" w:rsidRPr="0010430E">
        <w:rPr>
          <w:rFonts w:ascii="Times New Roman" w:hAnsi="Times New Roman" w:cs="Times New Roman"/>
          <w:sz w:val="24"/>
          <w:szCs w:val="24"/>
        </w:rPr>
        <w:t xml:space="preserve"> </w:t>
      </w:r>
      <w:r w:rsidR="00B843C7" w:rsidRPr="0010430E">
        <w:rPr>
          <w:rFonts w:ascii="Times New Roman" w:hAnsi="Times New Roman" w:cs="Times New Roman"/>
          <w:sz w:val="24"/>
          <w:szCs w:val="24"/>
        </w:rPr>
        <w:t xml:space="preserve">a </w:t>
      </w:r>
      <w:r w:rsidRPr="0090381F">
        <w:rPr>
          <w:rFonts w:ascii="Times New Roman" w:hAnsi="Times New Roman" w:cs="Times New Roman"/>
          <w:sz w:val="24"/>
          <w:szCs w:val="24"/>
        </w:rPr>
        <w:t xml:space="preserve">IX. </w:t>
      </w:r>
      <w:r w:rsidR="00C17C12" w:rsidRPr="0090381F">
        <w:rPr>
          <w:rFonts w:ascii="Times New Roman" w:hAnsi="Times New Roman" w:cs="Times New Roman"/>
          <w:sz w:val="24"/>
          <w:szCs w:val="24"/>
        </w:rPr>
        <w:t>melléklet</w:t>
      </w:r>
      <w:r w:rsidR="00B843C7">
        <w:rPr>
          <w:rFonts w:ascii="Times New Roman" w:hAnsi="Times New Roman" w:cs="Times New Roman"/>
          <w:sz w:val="24"/>
          <w:szCs w:val="24"/>
        </w:rPr>
        <w:t>ben foglaltak szerint.</w:t>
      </w:r>
      <w:r w:rsidRPr="0090381F">
        <w:rPr>
          <w:rFonts w:ascii="Times New Roman" w:hAnsi="Times New Roman" w:cs="Times New Roman"/>
          <w:sz w:val="24"/>
          <w:szCs w:val="24"/>
        </w:rPr>
        <w:t xml:space="preserve"> </w:t>
      </w:r>
      <w:r w:rsidR="00D46588">
        <w:rPr>
          <w:rFonts w:ascii="Times New Roman" w:hAnsi="Times New Roman" w:cs="Times New Roman"/>
          <w:sz w:val="24"/>
          <w:szCs w:val="24"/>
        </w:rPr>
        <w:t xml:space="preserve">Ez alapján </w:t>
      </w:r>
      <w:r w:rsidR="0036525C">
        <w:rPr>
          <w:rFonts w:ascii="Times New Roman" w:hAnsi="Times New Roman" w:cs="Times New Roman"/>
          <w:sz w:val="24"/>
          <w:szCs w:val="24"/>
        </w:rPr>
        <w:t xml:space="preserve">a kiterjedés és állapot-számlákat </w:t>
      </w:r>
      <w:r w:rsidR="009057FC">
        <w:rPr>
          <w:rFonts w:ascii="Times New Roman" w:hAnsi="Times New Roman" w:cs="Times New Roman"/>
          <w:sz w:val="24"/>
          <w:szCs w:val="24"/>
        </w:rPr>
        <w:t xml:space="preserve">2026-tól </w:t>
      </w:r>
      <w:r w:rsidR="0036525C">
        <w:rPr>
          <w:rFonts w:ascii="Times New Roman" w:hAnsi="Times New Roman" w:cs="Times New Roman"/>
          <w:sz w:val="24"/>
          <w:szCs w:val="24"/>
        </w:rPr>
        <w:t>háromévente, míg a szolgáltatás számlák</w:t>
      </w:r>
      <w:r w:rsidR="00426711">
        <w:rPr>
          <w:rFonts w:ascii="Times New Roman" w:hAnsi="Times New Roman" w:cs="Times New Roman"/>
          <w:sz w:val="24"/>
          <w:szCs w:val="24"/>
        </w:rPr>
        <w:t>at</w:t>
      </w:r>
      <w:r w:rsidR="0036525C">
        <w:rPr>
          <w:rFonts w:ascii="Times New Roman" w:hAnsi="Times New Roman" w:cs="Times New Roman"/>
          <w:sz w:val="24"/>
          <w:szCs w:val="24"/>
        </w:rPr>
        <w:t xml:space="preserve"> évente kell összeállítani. </w:t>
      </w:r>
      <w:r w:rsidRPr="0090381F">
        <w:rPr>
          <w:rFonts w:ascii="Times New Roman" w:hAnsi="Times New Roman" w:cs="Times New Roman"/>
          <w:sz w:val="24"/>
          <w:szCs w:val="24"/>
        </w:rPr>
        <w:t xml:space="preserve">Az adatszolgáltatásra való felkészülés </w:t>
      </w:r>
      <w:r w:rsidRPr="00A673FA">
        <w:rPr>
          <w:rFonts w:ascii="Times New Roman" w:hAnsi="Times New Roman" w:cs="Times New Roman"/>
          <w:sz w:val="24"/>
          <w:szCs w:val="24"/>
        </w:rPr>
        <w:t>elősegítése é</w:t>
      </w:r>
      <w:r w:rsidRPr="0090381F">
        <w:rPr>
          <w:rFonts w:ascii="Times New Roman" w:hAnsi="Times New Roman" w:cs="Times New Roman"/>
          <w:sz w:val="24"/>
          <w:szCs w:val="24"/>
        </w:rPr>
        <w:t>rdekében a KSH kezdeményezi az Agrárminisztériummal való szorosabb együttműködés kialakítását.</w:t>
      </w:r>
    </w:p>
    <w:p w:rsidR="00E202EB" w:rsidRPr="0090381F" w:rsidRDefault="00E202EB" w:rsidP="00E202EB">
      <w:pPr>
        <w:pStyle w:val="NormlWeb"/>
        <w:spacing w:before="120" w:beforeAutospacing="0"/>
        <w:rPr>
          <w:rFonts w:eastAsiaTheme="minorHAnsi"/>
          <w:u w:val="single"/>
          <w:lang w:eastAsia="en-US"/>
        </w:rPr>
      </w:pPr>
      <w:r w:rsidRPr="0090381F">
        <w:rPr>
          <w:rFonts w:eastAsiaTheme="minorHAnsi"/>
          <w:u w:val="single"/>
          <w:lang w:eastAsia="en-US"/>
        </w:rPr>
        <w:t xml:space="preserve">Az együttműködés céljai: </w:t>
      </w:r>
    </w:p>
    <w:p w:rsidR="00E202EB" w:rsidRPr="0090381F" w:rsidRDefault="00E202EB" w:rsidP="00E202EB">
      <w:pPr>
        <w:pStyle w:val="NormlWeb"/>
        <w:numPr>
          <w:ilvl w:val="0"/>
          <w:numId w:val="1"/>
        </w:numPr>
        <w:spacing w:before="120" w:beforeAutospacing="0"/>
        <w:ind w:left="714" w:hanging="357"/>
        <w:rPr>
          <w:rFonts w:eastAsiaTheme="minorHAnsi"/>
          <w:lang w:eastAsia="en-US"/>
        </w:rPr>
      </w:pPr>
      <w:r w:rsidRPr="0090381F">
        <w:rPr>
          <w:rFonts w:eastAsiaTheme="minorHAnsi"/>
          <w:lang w:eastAsia="en-US"/>
        </w:rPr>
        <w:t>Szakmai együttműködés a</w:t>
      </w:r>
      <w:r w:rsidR="00350155">
        <w:rPr>
          <w:rFonts w:eastAsiaTheme="minorHAnsi"/>
          <w:lang w:eastAsia="en-US"/>
        </w:rPr>
        <w:t xml:space="preserve"> fizikai</w:t>
      </w:r>
      <w:r w:rsidRPr="0090381F">
        <w:rPr>
          <w:rFonts w:eastAsiaTheme="minorHAnsi"/>
          <w:lang w:eastAsia="en-US"/>
        </w:rPr>
        <w:t xml:space="preserve"> ökoszisztéma</w:t>
      </w:r>
      <w:r w:rsidR="0010430E">
        <w:rPr>
          <w:rFonts w:eastAsiaTheme="minorHAnsi"/>
          <w:lang w:eastAsia="en-US"/>
        </w:rPr>
        <w:t>-</w:t>
      </w:r>
      <w:r w:rsidRPr="0090381F">
        <w:rPr>
          <w:rFonts w:eastAsiaTheme="minorHAnsi"/>
          <w:lang w:eastAsia="en-US"/>
        </w:rPr>
        <w:t>számlák (kiterjedés, állapot</w:t>
      </w:r>
      <w:r w:rsidR="0010430E">
        <w:rPr>
          <w:rFonts w:eastAsiaTheme="minorHAnsi"/>
          <w:lang w:eastAsia="en-US"/>
        </w:rPr>
        <w:t xml:space="preserve">, </w:t>
      </w:r>
      <w:r w:rsidRPr="0090381F">
        <w:rPr>
          <w:rFonts w:eastAsiaTheme="minorHAnsi"/>
          <w:lang w:eastAsia="en-US"/>
        </w:rPr>
        <w:t>szolgáltatás)</w:t>
      </w:r>
      <w:r w:rsidR="0010430E">
        <w:rPr>
          <w:rFonts w:eastAsiaTheme="minorHAnsi"/>
          <w:lang w:eastAsia="en-US"/>
        </w:rPr>
        <w:t>,</w:t>
      </w:r>
      <w:r w:rsidRPr="0090381F">
        <w:rPr>
          <w:rFonts w:eastAsiaTheme="minorHAnsi"/>
          <w:lang w:eastAsia="en-US"/>
        </w:rPr>
        <w:t xml:space="preserve"> </w:t>
      </w:r>
      <w:r w:rsidR="0010430E">
        <w:rPr>
          <w:rFonts w:eastAsiaTheme="minorHAnsi"/>
          <w:lang w:eastAsia="en-US"/>
        </w:rPr>
        <w:t xml:space="preserve">illetve amennyiben szükséges a monetáris számlák </w:t>
      </w:r>
      <w:r w:rsidRPr="0090381F">
        <w:rPr>
          <w:rFonts w:eastAsiaTheme="minorHAnsi"/>
          <w:lang w:eastAsia="en-US"/>
        </w:rPr>
        <w:t xml:space="preserve">összeállításában </w:t>
      </w:r>
      <w:r w:rsidR="0010430E">
        <w:rPr>
          <w:rFonts w:eastAsiaTheme="minorHAnsi"/>
          <w:lang w:eastAsia="en-US"/>
        </w:rPr>
        <w:t>és</w:t>
      </w:r>
      <w:r w:rsidRPr="0090381F">
        <w:rPr>
          <w:rFonts w:eastAsiaTheme="minorHAnsi"/>
          <w:lang w:eastAsia="en-US"/>
        </w:rPr>
        <w:t xml:space="preserve"> </w:t>
      </w:r>
      <w:r w:rsidRPr="00E7774E">
        <w:rPr>
          <w:rFonts w:eastAsiaTheme="minorHAnsi"/>
          <w:lang w:eastAsia="en-US"/>
        </w:rPr>
        <w:t>módszertani</w:t>
      </w:r>
      <w:r w:rsidRPr="0090381F">
        <w:rPr>
          <w:rFonts w:eastAsiaTheme="minorHAnsi"/>
          <w:lang w:eastAsia="en-US"/>
        </w:rPr>
        <w:t xml:space="preserve"> fejlesztésében</w:t>
      </w:r>
      <w:r w:rsidR="0010430E">
        <w:rPr>
          <w:rFonts w:eastAsiaTheme="minorHAnsi"/>
          <w:lang w:eastAsia="en-US"/>
        </w:rPr>
        <w:t>;</w:t>
      </w:r>
      <w:r w:rsidRPr="0090381F">
        <w:rPr>
          <w:rFonts w:eastAsiaTheme="minorHAnsi"/>
          <w:lang w:eastAsia="en-US"/>
        </w:rPr>
        <w:t xml:space="preserve"> </w:t>
      </w:r>
    </w:p>
    <w:p w:rsidR="00E202EB" w:rsidRPr="0090381F" w:rsidRDefault="00E202EB" w:rsidP="00E202EB">
      <w:pPr>
        <w:pStyle w:val="NormlWeb"/>
        <w:numPr>
          <w:ilvl w:val="0"/>
          <w:numId w:val="1"/>
        </w:numPr>
        <w:spacing w:before="120" w:beforeAutospacing="0"/>
        <w:ind w:left="714" w:hanging="357"/>
        <w:rPr>
          <w:rFonts w:eastAsiaTheme="minorHAnsi"/>
          <w:lang w:eastAsia="en-US"/>
        </w:rPr>
      </w:pPr>
      <w:r w:rsidRPr="0090381F">
        <w:rPr>
          <w:rFonts w:eastAsiaTheme="minorHAnsi"/>
          <w:lang w:eastAsia="en-US"/>
        </w:rPr>
        <w:t>Együttműködés a</w:t>
      </w:r>
      <w:r w:rsidR="0010430E">
        <w:rPr>
          <w:rFonts w:eastAsiaTheme="minorHAnsi"/>
          <w:lang w:eastAsia="en-US"/>
        </w:rPr>
        <w:t xml:space="preserve"> vonatkozó</w:t>
      </w:r>
      <w:r w:rsidRPr="0090381F">
        <w:rPr>
          <w:rFonts w:eastAsiaTheme="minorHAnsi"/>
          <w:lang w:eastAsia="en-US"/>
        </w:rPr>
        <w:t xml:space="preserve"> nemzetközi adatszolgáltatásban</w:t>
      </w:r>
      <w:r w:rsidR="0010430E">
        <w:rPr>
          <w:rFonts w:eastAsiaTheme="minorHAnsi"/>
          <w:lang w:eastAsia="en-US"/>
        </w:rPr>
        <w:t>;</w:t>
      </w:r>
    </w:p>
    <w:p w:rsidR="00E202EB" w:rsidRPr="0090381F" w:rsidRDefault="00E202EB" w:rsidP="00E202EB">
      <w:pPr>
        <w:pStyle w:val="NormlWeb"/>
        <w:numPr>
          <w:ilvl w:val="0"/>
          <w:numId w:val="1"/>
        </w:numPr>
        <w:spacing w:before="120" w:beforeAutospacing="0"/>
        <w:ind w:left="714" w:hanging="357"/>
        <w:rPr>
          <w:rFonts w:eastAsiaTheme="minorHAnsi"/>
          <w:lang w:eastAsia="en-US"/>
        </w:rPr>
      </w:pPr>
      <w:r w:rsidRPr="0010430E">
        <w:rPr>
          <w:rFonts w:eastAsiaTheme="minorHAnsi"/>
          <w:lang w:eastAsia="en-US"/>
        </w:rPr>
        <w:t>A</w:t>
      </w:r>
      <w:r w:rsidR="008C4924">
        <w:rPr>
          <w:rFonts w:eastAsiaTheme="minorHAnsi"/>
          <w:lang w:eastAsia="en-US"/>
        </w:rPr>
        <w:t xml:space="preserve"> számlák összeállításához szükséges adatállományok átvétele az Agrárminisztériumtól;</w:t>
      </w:r>
    </w:p>
    <w:p w:rsidR="00E202EB" w:rsidRPr="0090381F" w:rsidRDefault="00E202EB" w:rsidP="00E202EB">
      <w:pPr>
        <w:pStyle w:val="NormlWeb"/>
        <w:numPr>
          <w:ilvl w:val="0"/>
          <w:numId w:val="1"/>
        </w:numPr>
        <w:spacing w:before="120" w:beforeAutospacing="0"/>
        <w:rPr>
          <w:rFonts w:eastAsiaTheme="minorHAnsi"/>
          <w:lang w:eastAsia="en-US"/>
        </w:rPr>
      </w:pPr>
      <w:r w:rsidRPr="0090381F">
        <w:rPr>
          <w:rFonts w:eastAsiaTheme="minorHAnsi"/>
          <w:lang w:eastAsia="en-US"/>
        </w:rPr>
        <w:t>A KSH és az AM szakértőinek egymás szakterületeit érintő tapasztalatok, ismeretek megosztása, ennek keretében konzultációk szervezése</w:t>
      </w:r>
    </w:p>
    <w:p w:rsidR="00E202EB" w:rsidRPr="0090381F" w:rsidRDefault="00E202EB" w:rsidP="00EE44F9">
      <w:pPr>
        <w:pStyle w:val="NormlWeb"/>
        <w:spacing w:before="120" w:beforeAutospacing="0"/>
        <w:rPr>
          <w:rFonts w:eastAsiaTheme="minorHAnsi"/>
          <w:lang w:eastAsia="en-US"/>
        </w:rPr>
      </w:pPr>
      <w:r w:rsidRPr="0090381F">
        <w:rPr>
          <w:rFonts w:eastAsiaTheme="minorHAnsi"/>
          <w:lang w:eastAsia="en-US"/>
        </w:rPr>
        <w:t xml:space="preserve">Az operatív kapcsolattartás és a szakmai feladatok </w:t>
      </w:r>
      <w:r w:rsidR="008C4924" w:rsidRPr="008C4924">
        <w:rPr>
          <w:rFonts w:eastAsiaTheme="minorHAnsi"/>
          <w:lang w:eastAsia="en-US"/>
        </w:rPr>
        <w:t>folyamatos</w:t>
      </w:r>
      <w:r w:rsidR="008C4924" w:rsidRPr="0090381F">
        <w:rPr>
          <w:rFonts w:eastAsiaTheme="minorHAnsi"/>
          <w:lang w:eastAsia="en-US"/>
        </w:rPr>
        <w:t xml:space="preserve"> </w:t>
      </w:r>
      <w:r w:rsidRPr="0090381F">
        <w:rPr>
          <w:rFonts w:eastAsiaTheme="minorHAnsi"/>
          <w:lang w:eastAsia="en-US"/>
        </w:rPr>
        <w:t>egyeztetése a fenti szervezetek kijelölt szakértőinek a feladatát képezi</w:t>
      </w:r>
      <w:r w:rsidR="007A59C1" w:rsidRPr="0090381F">
        <w:rPr>
          <w:rFonts w:eastAsiaTheme="minorHAnsi"/>
          <w:lang w:eastAsia="en-US"/>
        </w:rPr>
        <w:t>:</w:t>
      </w:r>
    </w:p>
    <w:p w:rsidR="001D79C8" w:rsidRPr="0090381F" w:rsidRDefault="00C12483" w:rsidP="00C12483">
      <w:pPr>
        <w:pStyle w:val="NormlWeb"/>
        <w:spacing w:before="120" w:beforeAutospacing="0"/>
        <w:rPr>
          <w:rFonts w:eastAsiaTheme="minorHAnsi"/>
          <w:lang w:eastAsia="en-US"/>
        </w:rPr>
      </w:pPr>
      <w:r w:rsidRPr="0090381F">
        <w:rPr>
          <w:rFonts w:eastAsiaTheme="minorHAnsi"/>
          <w:lang w:eastAsia="en-US"/>
        </w:rPr>
        <w:t xml:space="preserve">Kapcsolattartó az Agrárminisztérium részéről: </w:t>
      </w:r>
      <w:r w:rsidR="001D79C8" w:rsidRPr="0090381F">
        <w:rPr>
          <w:rFonts w:eastAsiaTheme="minorHAnsi"/>
          <w:lang w:eastAsia="en-US"/>
        </w:rPr>
        <w:t xml:space="preserve">Kisné Dr. Fodor Lívia, </w:t>
      </w:r>
      <w:r w:rsidRPr="0090381F">
        <w:rPr>
          <w:rFonts w:eastAsiaTheme="minorHAnsi"/>
          <w:lang w:eastAsia="en-US"/>
        </w:rPr>
        <w:t xml:space="preserve">Természetmegőrzési főosztály (továbbiakban e-mail cím: </w:t>
      </w:r>
      <w:hyperlink r:id="rId5" w:history="1">
        <w:r w:rsidR="001D79C8" w:rsidRPr="0090381F">
          <w:rPr>
            <w:rStyle w:val="Hiperhivatkozs"/>
            <w:rFonts w:eastAsiaTheme="minorHAnsi"/>
            <w:lang w:eastAsia="en-US"/>
          </w:rPr>
          <w:t>livia.fodor.kisne@am.gov.hu</w:t>
        </w:r>
      </w:hyperlink>
      <w:r w:rsidR="001D79C8" w:rsidRPr="0090381F">
        <w:rPr>
          <w:rFonts w:eastAsiaTheme="minorHAnsi"/>
          <w:lang w:eastAsia="en-US"/>
        </w:rPr>
        <w:t>)</w:t>
      </w:r>
    </w:p>
    <w:p w:rsidR="001D79C8" w:rsidRPr="0090381F" w:rsidRDefault="00E202EB" w:rsidP="00E202EB">
      <w:pPr>
        <w:pStyle w:val="NormlWeb"/>
        <w:spacing w:before="120" w:beforeAutospacing="0"/>
        <w:rPr>
          <w:rFonts w:eastAsiaTheme="minorHAnsi"/>
          <w:lang w:eastAsia="en-US"/>
        </w:rPr>
      </w:pPr>
      <w:r w:rsidRPr="0090381F">
        <w:rPr>
          <w:rFonts w:eastAsiaTheme="minorHAnsi"/>
          <w:lang w:eastAsia="en-US"/>
        </w:rPr>
        <w:t xml:space="preserve">Kapcsolattartó a KSH részéről: </w:t>
      </w:r>
      <w:r w:rsidR="001D79C8" w:rsidRPr="0090381F">
        <w:rPr>
          <w:rFonts w:eastAsiaTheme="minorHAnsi"/>
          <w:lang w:eastAsia="en-US"/>
        </w:rPr>
        <w:t xml:space="preserve">Szabó Zsuzsanna, </w:t>
      </w:r>
      <w:r w:rsidR="005E5D55" w:rsidRPr="0090381F">
        <w:rPr>
          <w:rFonts w:eastAsiaTheme="minorHAnsi"/>
          <w:lang w:eastAsia="en-US"/>
        </w:rPr>
        <w:t xml:space="preserve">Természetierőforrás-statisztikai főosztály </w:t>
      </w:r>
      <w:r w:rsidRPr="0090381F">
        <w:rPr>
          <w:rFonts w:eastAsiaTheme="minorHAnsi"/>
          <w:lang w:eastAsia="en-US"/>
        </w:rPr>
        <w:t>(továbbiakban e-ma</w:t>
      </w:r>
      <w:r w:rsidR="00C12483" w:rsidRPr="0090381F">
        <w:rPr>
          <w:rFonts w:eastAsiaTheme="minorHAnsi"/>
          <w:lang w:eastAsia="en-US"/>
        </w:rPr>
        <w:t xml:space="preserve">il cím: </w:t>
      </w:r>
      <w:hyperlink r:id="rId6" w:history="1">
        <w:r w:rsidR="001D79C8" w:rsidRPr="0090381F">
          <w:rPr>
            <w:rStyle w:val="Hiperhivatkozs"/>
            <w:rFonts w:eastAsiaTheme="minorHAnsi"/>
            <w:lang w:eastAsia="en-US"/>
          </w:rPr>
          <w:t>zsuzsanna.szabo@ksh.hu</w:t>
        </w:r>
      </w:hyperlink>
      <w:r w:rsidR="001D79C8" w:rsidRPr="0090381F">
        <w:rPr>
          <w:rFonts w:eastAsiaTheme="minorHAnsi"/>
          <w:lang w:eastAsia="en-US"/>
        </w:rPr>
        <w:t>)</w:t>
      </w:r>
    </w:p>
    <w:sectPr w:rsidR="001D79C8" w:rsidRPr="009038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043F7F"/>
    <w:multiLevelType w:val="hybridMultilevel"/>
    <w:tmpl w:val="24868D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Zavagyák Andrea Dr.">
    <w15:presenceInfo w15:providerId="AD" w15:userId="S-1-5-21-1757981266-1220945662-682003330-569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2EB"/>
    <w:rsid w:val="0001768D"/>
    <w:rsid w:val="00030359"/>
    <w:rsid w:val="00042BD7"/>
    <w:rsid w:val="000F719C"/>
    <w:rsid w:val="0010430E"/>
    <w:rsid w:val="00146A7C"/>
    <w:rsid w:val="001D79C8"/>
    <w:rsid w:val="00267CB4"/>
    <w:rsid w:val="00315144"/>
    <w:rsid w:val="00350155"/>
    <w:rsid w:val="0036525C"/>
    <w:rsid w:val="00426711"/>
    <w:rsid w:val="00485E44"/>
    <w:rsid w:val="004A0F91"/>
    <w:rsid w:val="005E5D55"/>
    <w:rsid w:val="006037E4"/>
    <w:rsid w:val="00613BCA"/>
    <w:rsid w:val="006C7BB3"/>
    <w:rsid w:val="007A59C1"/>
    <w:rsid w:val="008C4924"/>
    <w:rsid w:val="008D6E08"/>
    <w:rsid w:val="0090381F"/>
    <w:rsid w:val="009057FC"/>
    <w:rsid w:val="00962538"/>
    <w:rsid w:val="009C2459"/>
    <w:rsid w:val="009F24FE"/>
    <w:rsid w:val="00A673FA"/>
    <w:rsid w:val="00B843C7"/>
    <w:rsid w:val="00C12483"/>
    <w:rsid w:val="00C17C12"/>
    <w:rsid w:val="00C933DE"/>
    <w:rsid w:val="00CA28E2"/>
    <w:rsid w:val="00D46588"/>
    <w:rsid w:val="00E202EB"/>
    <w:rsid w:val="00E72E4B"/>
    <w:rsid w:val="00E7774E"/>
    <w:rsid w:val="00EA0993"/>
    <w:rsid w:val="00EB4921"/>
    <w:rsid w:val="00EE44F9"/>
    <w:rsid w:val="00F1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5F6D1"/>
  <w15:chartTrackingRefBased/>
  <w15:docId w15:val="{C346BD3C-B730-452C-8BE3-2FFD2E49F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E202EB"/>
    <w:pPr>
      <w:spacing w:after="0" w:line="240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E202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1D79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suzsanna.szabo@ksh.hu" TargetMode="External"/><Relationship Id="rId5" Type="http://schemas.openxmlformats.org/officeDocument/2006/relationships/hyperlink" Target="mailto:livia.fodor.kisne@am.gov.h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1381</Characters>
  <Application>Microsoft Office Word</Application>
  <DocSecurity>4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KSH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 Zsuzsanna II.</dc:creator>
  <cp:keywords/>
  <dc:description/>
  <cp:lastModifiedBy>Zavagyák Andrea Dr.</cp:lastModifiedBy>
  <cp:revision>2</cp:revision>
  <dcterms:created xsi:type="dcterms:W3CDTF">2025-10-18T14:28:00Z</dcterms:created>
  <dcterms:modified xsi:type="dcterms:W3CDTF">2025-10-18T14:28:00Z</dcterms:modified>
</cp:coreProperties>
</file>